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Regular text</w:t>
      </w:r>
      <w:r>
        <w:t xml:space="preserve"> </w:t>
      </w:r>
      <w:r>
        <w:rPr>
          <w:i/>
        </w:rPr>
        <w:t xml:space="preserve">italics</w:t>
      </w:r>
      <w:r>
        <w:t xml:space="preserve"> </w:t>
      </w:r>
      <w:r>
        <w:rPr>
          <w:b/>
        </w:rPr>
        <w:t xml:space="preserve">bold</w:t>
      </w:r>
      <w:r>
        <w:rPr>
          <w:b/>
        </w:rPr>
        <w:t xml:space="preserve"> </w:t>
      </w:r>
      <w:r>
        <w:rPr>
          <w:i/>
          <w:b/>
        </w:rPr>
        <w:t xml:space="preserve">bold italics</w:t>
      </w:r>
      <w:r>
        <w:t xml:space="preserve">.</w:t>
      </w:r>
    </w:p>
    <w:p>
      <w:pPr>
        <w:pStyle w:val="BodyText"/>
      </w:pPr>
      <w:r>
        <w:t xml:space="preserve">This is</w:t>
      </w:r>
      <w:r>
        <w:t xml:space="preserve"> </w:t>
      </w:r>
      <w:r>
        <w:rPr>
          <w:smallCaps/>
        </w:rPr>
        <w:t xml:space="preserve">Small Caps</w:t>
      </w:r>
      <w:r>
        <w:t xml:space="preserve">, and this is</w:t>
      </w:r>
      <w:r>
        <w:t xml:space="preserve"> </w:t>
      </w:r>
      <w:r>
        <w:rPr>
          <w:strike/>
        </w:rPr>
        <w:t xml:space="preserve">strikethrough</w:t>
      </w:r>
      <w:r>
        <w:t xml:space="preserve">.</w:t>
      </w:r>
    </w:p>
    <w:p>
      <w:pPr>
        <w:pStyle w:val="BodyText"/>
      </w:pPr>
      <w:r>
        <w:t xml:space="preserve">Some people use</w:t>
      </w:r>
      <w:r>
        <w:t xml:space="preserve"> </w:t>
      </w:r>
      <w:r>
        <w:rPr>
          <w:u w:val="single"/>
        </w:rPr>
        <w:t xml:space="preserve">single underlines for</w:t>
      </w:r>
      <w:r>
        <w:rPr>
          <w:u w:val="single"/>
        </w:rPr>
        <w:t xml:space="preserve"> </w:t>
      </w:r>
      <w:r>
        <w:rPr>
          <w:i/>
          <w:u w:val="single"/>
        </w:rPr>
        <w:t xml:space="preserve">emphasis</w:t>
      </w:r>
      <w:r>
        <w:t xml:space="preserve">.</w:t>
      </w:r>
    </w:p>
    <w:p>
      <w:pPr>
        <w:pStyle w:val="BodyText"/>
      </w:pPr>
      <w:r>
        <w:t xml:space="preserve">Above the line is</w:t>
      </w:r>
      <w:r>
        <w:t xml:space="preserve"> </w:t>
      </w:r>
      <w:r>
        <w:rPr>
          <w:vertAlign w:val="superscript"/>
        </w:rPr>
        <w:t xml:space="preserve">superscript</w:t>
      </w:r>
      <w:r>
        <w:t xml:space="preserve"> </w:t>
      </w:r>
      <w:r>
        <w:t xml:space="preserve">and below the line is</w:t>
      </w:r>
      <w:r>
        <w:t xml:space="preserve"> </w:t>
      </w:r>
      <w:r>
        <w:rPr>
          <w:vertAlign w:val="subscript"/>
        </w:rPr>
        <w:t xml:space="preserve">subscript</w:t>
      </w:r>
      <w:r>
        <w:t xml:space="preserve">.</w:t>
      </w:r>
    </w:p>
    <w:p>
      <w:pPr>
        <w:pStyle w:val="BodyText"/>
      </w:pPr>
      <w:r>
        <w:t xml:space="preserve">A line</w:t>
      </w:r>
      <w:r>
        <w:br w:type="textWrapping"/>
      </w:r>
      <w:r>
        <w:t xml:space="preserve">break.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2018-05-08T17:15:18Z</dcterms:created>
  <dcterms:modified xsi:type="dcterms:W3CDTF">2018-05-08T17:15:18Z</dcterms:modified>
</cp:coreProperties>
</file>